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F68" w:rsidRDefault="00903F68" w:rsidP="00ED6F35">
      <w:pPr>
        <w:pStyle w:val="Flietext"/>
        <w:spacing w:after="180" w:line="288" w:lineRule="auto"/>
        <w:ind w:right="0"/>
        <w:rPr>
          <w:rFonts w:ascii="Gill Alt One MT Light" w:hAnsi="Gill Alt One MT Light"/>
        </w:rPr>
      </w:pPr>
      <w:r>
        <w:rPr>
          <w:rFonts w:ascii="Gill Alt One MT Light" w:hAnsi="Gill Alt One MT Light"/>
        </w:rPr>
        <w:t xml:space="preserve">A press release by SensoPart Industriesensorik GmbH, Gottenheim near Freiburg/Breisgau, Germany </w:t>
      </w:r>
    </w:p>
    <w:p w:rsidR="00ED6F35" w:rsidRDefault="00ED6F35" w:rsidP="00ED6F35">
      <w:pPr>
        <w:pStyle w:val="Flietext"/>
        <w:spacing w:after="180" w:line="288" w:lineRule="auto"/>
        <w:ind w:right="0"/>
      </w:pPr>
    </w:p>
    <w:p w:rsidR="00903F68" w:rsidRPr="00903F68" w:rsidRDefault="00903F68" w:rsidP="00903F68">
      <w:pPr>
        <w:pStyle w:val="berschrift1SP"/>
      </w:pPr>
      <w:r>
        <w:t>VISOR</w:t>
      </w:r>
      <w:r>
        <w:rPr>
          <w:vertAlign w:val="superscript"/>
        </w:rPr>
        <w:t>®</w:t>
      </w:r>
      <w:r>
        <w:t xml:space="preserve"> SensoWeb: web monitoring of vision sensors</w:t>
      </w:r>
    </w:p>
    <w:p w:rsidR="00903F68" w:rsidRDefault="00903F68" w:rsidP="00903F68">
      <w:pPr>
        <w:pStyle w:val="berschrift3SP"/>
      </w:pPr>
      <w:r>
        <w:t>SensoPart’s VISOR</w:t>
      </w:r>
      <w:r>
        <w:rPr>
          <w:vertAlign w:val="superscript"/>
        </w:rPr>
        <w:t>®</w:t>
      </w:r>
      <w:r>
        <w:t xml:space="preserve"> range of vision sensors is now equipped as standard with an integrated web interface. The so-called “SensoWeb” function enables comfortable monitoring of running sensors without the need to</w:t>
      </w:r>
      <w:r w:rsidR="00D33E0C">
        <w:t xml:space="preserve"> install any specific software.</w:t>
      </w:r>
    </w:p>
    <w:p w:rsidR="00D33E0C" w:rsidRPr="00D33E0C" w:rsidRDefault="00D33E0C" w:rsidP="00D33E0C">
      <w:r>
        <w:rPr>
          <w:noProof/>
          <w:lang w:val="de-DE" w:eastAsia="de-DE" w:bidi="ar-SA"/>
        </w:rPr>
        <w:drawing>
          <wp:inline distT="0" distB="0" distL="0" distR="0" wp14:anchorId="0F986DEC" wp14:editId="65BDB632">
            <wp:extent cx="3481200" cy="2208292"/>
            <wp:effectExtent l="0" t="0" r="5080" b="190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16_07_sensoweb_gros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81200" cy="2208292"/>
                    </a:xfrm>
                    <a:prstGeom prst="rect">
                      <a:avLst/>
                    </a:prstGeom>
                  </pic:spPr>
                </pic:pic>
              </a:graphicData>
            </a:graphic>
          </wp:inline>
        </w:drawing>
      </w:r>
    </w:p>
    <w:p w:rsidR="00903F68" w:rsidRPr="00903F68" w:rsidRDefault="00903F68" w:rsidP="00903F68">
      <w:r>
        <w:t>Whether on a notebook, tablet or smartphone, SensoWeb allows users to easily monitor their VISOR</w:t>
      </w:r>
      <w:r>
        <w:rPr>
          <w:vertAlign w:val="superscript"/>
        </w:rPr>
        <w:t>®</w:t>
      </w:r>
      <w:r>
        <w:t xml:space="preserve"> using standard web browsers. This replaces installation of the VISOR</w:t>
      </w:r>
      <w:r>
        <w:rPr>
          <w:vertAlign w:val="superscript"/>
        </w:rPr>
        <w:t>®</w:t>
      </w:r>
      <w:r>
        <w:t>’s own monitoring program SensoView. SensoWeb offers all the monitoring functions that a machine operator requires. In addition to a live picture, the user also has access to the individual results of each inspection task and good/bad evaluation statistics. Should these details not be required, the live picture can be enlarged to full-screen size.</w:t>
      </w:r>
    </w:p>
    <w:p w:rsidR="00903F68" w:rsidRPr="00903F68" w:rsidRDefault="00D33E0C" w:rsidP="00903F68">
      <w:r>
        <w:rPr>
          <w:noProof/>
          <w:lang w:val="de-DE" w:eastAsia="de-DE" w:bidi="ar-SA"/>
        </w:rPr>
        <w:drawing>
          <wp:anchor distT="0" distB="0" distL="114300" distR="114300" simplePos="0" relativeHeight="251660288" behindDoc="1" locked="0" layoutInCell="1" allowOverlap="1" wp14:anchorId="43D44842" wp14:editId="41E4EC2F">
            <wp:simplePos x="0" y="0"/>
            <wp:positionH relativeFrom="column">
              <wp:posOffset>-44450</wp:posOffset>
            </wp:positionH>
            <wp:positionV relativeFrom="paragraph">
              <wp:posOffset>61291</wp:posOffset>
            </wp:positionV>
            <wp:extent cx="1742400" cy="1303674"/>
            <wp:effectExtent l="0" t="0" r="0" b="0"/>
            <wp:wrapTight wrapText="bothSides">
              <wp:wrapPolygon edited="0">
                <wp:start x="0" y="0"/>
                <wp:lineTo x="0" y="21148"/>
                <wp:lineTo x="21261" y="21148"/>
                <wp:lineTo x="21261"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42400" cy="1303674"/>
                    </a:xfrm>
                    <a:prstGeom prst="rect">
                      <a:avLst/>
                    </a:prstGeom>
                  </pic:spPr>
                </pic:pic>
              </a:graphicData>
            </a:graphic>
          </wp:anchor>
        </w:drawing>
      </w:r>
      <w:r w:rsidR="00903F68">
        <w:t>SensoWeb is called up by simply entering the IP address of the sensor to be monitored in the browser. The full-screen view of live pictures can be activated via the appropriate browser function or by entering a direct link. Web monitoring can also be deactivated if it is not used.</w:t>
      </w:r>
    </w:p>
    <w:p w:rsidR="00D33E0C" w:rsidRDefault="00CE1752" w:rsidP="00903F68">
      <w:bookmarkStart w:id="0" w:name="_GoBack"/>
      <w:bookmarkEnd w:id="0"/>
      <w:r>
        <w:br/>
      </w:r>
    </w:p>
    <w:p w:rsidR="00903F68" w:rsidRPr="00903F68" w:rsidRDefault="00903F68" w:rsidP="00903F68">
      <w:r>
        <w:t>The new web interface is not just user-</w:t>
      </w:r>
      <w:r w:rsidR="00ED6F35">
        <w:t xml:space="preserve">friendly; </w:t>
      </w:r>
      <w:r>
        <w:t>it is also tamper-proof as sensor configuration cannot be modified via SensoWeb. This still requires use of the VISOR</w:t>
      </w:r>
      <w:r>
        <w:rPr>
          <w:vertAlign w:val="superscript"/>
        </w:rPr>
        <w:t>®</w:t>
      </w:r>
      <w:r>
        <w:t xml:space="preserve"> SensoConfig</w:t>
      </w:r>
      <w:r w:rsidR="00ED6F35">
        <w:t xml:space="preserve"> configuration software</w:t>
      </w:r>
      <w:r>
        <w:t xml:space="preserve"> with appropriate user rights. </w:t>
      </w:r>
    </w:p>
    <w:p w:rsidR="00903F68" w:rsidRPr="00903F68" w:rsidRDefault="00903F68" w:rsidP="00903F68">
      <w:r>
        <w:t>Existing VISOR</w:t>
      </w:r>
      <w:r>
        <w:rPr>
          <w:vertAlign w:val="superscript"/>
        </w:rPr>
        <w:t>®</w:t>
      </w:r>
      <w:r>
        <w:t xml:space="preserve"> devices can also be upgraded to include SensoWeb through a simple software update. Thanks to the new web monitoring feature, with its comprehensive interfaces </w:t>
      </w:r>
      <w:r>
        <w:lastRenderedPageBreak/>
        <w:t>and archiving functions, SensoPart’s VISOR</w:t>
      </w:r>
      <w:r>
        <w:rPr>
          <w:vertAlign w:val="superscript"/>
        </w:rPr>
        <w:t>®</w:t>
      </w:r>
      <w:r>
        <w:t xml:space="preserve"> series is now perfectly equipped</w:t>
      </w:r>
      <w:r w:rsidR="00EC76B7">
        <w:t xml:space="preserve"> to face the</w:t>
      </w:r>
      <w:r>
        <w:t xml:space="preserve"> challenges of Industry 4.0.</w:t>
      </w:r>
    </w:p>
    <w:p w:rsidR="00903F68" w:rsidRDefault="00903F68" w:rsidP="00903F68"/>
    <w:p w:rsidR="00903F68" w:rsidRPr="00183FDC" w:rsidRDefault="00903F68" w:rsidP="00903F68">
      <w:pPr>
        <w:pStyle w:val="Flietext"/>
        <w:spacing w:after="180" w:line="288" w:lineRule="auto"/>
        <w:ind w:right="0"/>
        <w:jc w:val="left"/>
        <w:rPr>
          <w:rFonts w:ascii="Gill Alt One MT Light" w:hAnsi="Gill Alt One MT Light"/>
          <w:sz w:val="20"/>
        </w:rPr>
      </w:pPr>
      <w:r>
        <w:rPr>
          <w:rFonts w:ascii="Gill Alt One MT Light" w:hAnsi="Gill Alt One MT Light"/>
          <w:sz w:val="20"/>
        </w:rPr>
        <w:t>© SensoPart Industriesensorik GmbH 2015, Gottenheim – Publication free if source is quoted</w:t>
      </w:r>
    </w:p>
    <w:p w:rsidR="00903F68" w:rsidRPr="00903F68" w:rsidRDefault="00903F68" w:rsidP="00903F68">
      <w:pPr>
        <w:pStyle w:val="Flietext"/>
        <w:spacing w:after="180" w:line="288" w:lineRule="auto"/>
        <w:ind w:right="0"/>
        <w:jc w:val="left"/>
        <w:rPr>
          <w:rFonts w:ascii="Gill Alt One MT Light" w:hAnsi="Gill Alt One MT Light"/>
          <w:sz w:val="20"/>
        </w:rPr>
      </w:pPr>
      <w:r>
        <w:rPr>
          <w:noProof/>
          <w:lang w:val="de-DE" w:eastAsia="de-DE" w:bidi="ar-SA"/>
        </w:rPr>
        <mc:AlternateContent>
          <mc:Choice Requires="wps">
            <w:drawing>
              <wp:anchor distT="0" distB="0" distL="114300" distR="114300" simplePos="0" relativeHeight="251659264" behindDoc="1" locked="1" layoutInCell="1" allowOverlap="1">
                <wp:simplePos x="0" y="0"/>
                <wp:positionH relativeFrom="column">
                  <wp:posOffset>-3810</wp:posOffset>
                </wp:positionH>
                <wp:positionV relativeFrom="margin">
                  <wp:posOffset>6340475</wp:posOffset>
                </wp:positionV>
                <wp:extent cx="5958205" cy="1920240"/>
                <wp:effectExtent l="0" t="0" r="23495" b="22860"/>
                <wp:wrapTopAndBottom/>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8205" cy="1920240"/>
                        </a:xfrm>
                        <a:prstGeom prst="rect">
                          <a:avLst/>
                        </a:prstGeom>
                        <a:solidFill>
                          <a:srgbClr val="FFFFFF"/>
                        </a:solidFill>
                        <a:ln w="9525">
                          <a:solidFill>
                            <a:srgbClr val="000000"/>
                          </a:solidFill>
                          <a:miter lim="800000"/>
                          <a:headEnd/>
                          <a:tailEnd/>
                        </a:ln>
                      </wps:spPr>
                      <wps:txbx>
                        <w:txbxContent>
                          <w:p w:rsidR="00903F68" w:rsidRDefault="00903F68" w:rsidP="00903F68">
                            <w:pPr>
                              <w:pStyle w:val="Default"/>
                              <w:rPr>
                                <w:b/>
                                <w:bCs/>
                                <w:sz w:val="18"/>
                                <w:szCs w:val="18"/>
                              </w:rPr>
                            </w:pPr>
                            <w:r>
                              <w:rPr>
                                <w:rStyle w:val="Kommentarzeichen"/>
                                <w:b/>
                                <w:sz w:val="18"/>
                              </w:rPr>
                              <w:t xml:space="preserve">SensoPart Industriesensorik GmbH </w:t>
                            </w:r>
                          </w:p>
                          <w:p w:rsidR="00903F68" w:rsidRDefault="00903F68" w:rsidP="00903F68">
                            <w:pPr>
                              <w:pStyle w:val="Default"/>
                              <w:rPr>
                                <w:sz w:val="18"/>
                                <w:szCs w:val="18"/>
                              </w:rPr>
                            </w:pPr>
                          </w:p>
                          <w:p w:rsidR="00903F68" w:rsidRPr="00183FDC" w:rsidRDefault="00903F68" w:rsidP="00903F68">
                            <w:pPr>
                              <w:pStyle w:val="Flietext"/>
                              <w:spacing w:line="240" w:lineRule="auto"/>
                              <w:ind w:right="218"/>
                              <w:rPr>
                                <w:rFonts w:ascii="Gill Alt One MT" w:hAnsi="Gill Alt One MT" w:cs="Gill Alt One MT"/>
                                <w:sz w:val="18"/>
                                <w:szCs w:val="18"/>
                              </w:rPr>
                            </w:pPr>
                            <w:r>
                              <w:rPr>
                                <w:rFonts w:ascii="Gill Alt One MT" w:hAnsi="Gill Alt One MT"/>
                                <w:sz w:val="18"/>
                              </w:rPr>
                              <w:t xml:space="preserve">The sensor manufacturer SensoPart, based in Wieden near Todtnau, and also in Gottenheim near Freiburg since 2001, develops, produces and sells sensors for industrial applications. The main focus is on optoelectronic sensors, particularly laser sensors, which are used in so many industrial applications, and high-performance vision sensors for the detection of objects, colours or data matrix codes. </w:t>
                            </w:r>
                          </w:p>
                          <w:p w:rsidR="00903F68" w:rsidRPr="00ED6F35" w:rsidDel="005F6AF5" w:rsidRDefault="00903F68" w:rsidP="00903F68">
                            <w:pPr>
                              <w:pStyle w:val="Flietext"/>
                              <w:spacing w:line="240" w:lineRule="auto"/>
                              <w:ind w:right="218"/>
                              <w:rPr>
                                <w:del w:id="1" w:author="Strecker, Ursula" w:date="2016-04-25T09:37:00Z"/>
                                <w:rFonts w:ascii="Gill Alt One MT" w:hAnsi="Gill Alt One MT"/>
                                <w:sz w:val="18"/>
                              </w:rPr>
                            </w:pPr>
                            <w:r>
                              <w:rPr>
                                <w:rFonts w:ascii="Gill Alt One MT" w:hAnsi="Gill Alt One MT"/>
                                <w:sz w:val="18"/>
                              </w:rPr>
                              <w:t>The past years have been marked by a strong growth in turnover and the regular launch of new, innovative products. SensoPart has received several distinctions for its work, for example the Dr. Rudolf-Eberle Prize, 1st place in the Baden-Württemberg Prize for the Promotion of Young Companies, and has been awarded the German Sensor Application Prize several times. Further information can be found online at: http://www.sensopart.com.</w:t>
                            </w:r>
                          </w:p>
                          <w:p w:rsidR="00903F68" w:rsidRPr="00E56827" w:rsidDel="005F6AF5" w:rsidRDefault="00903F68" w:rsidP="00903F68">
                            <w:pPr>
                              <w:pStyle w:val="Flietext"/>
                              <w:spacing w:line="240" w:lineRule="auto"/>
                              <w:ind w:right="218"/>
                              <w:rPr>
                                <w:del w:id="2" w:author="Strecker, Ursula" w:date="2016-04-25T09:37:00Z"/>
                                <w:rFonts w:ascii="Gill Alt One MT" w:hAnsi="Gill Alt One MT"/>
                                <w:b/>
                                <w:sz w:val="18"/>
                              </w:rPr>
                            </w:pPr>
                          </w:p>
                          <w:p w:rsidR="00903F68" w:rsidRPr="00E56827" w:rsidDel="005F6AF5" w:rsidRDefault="00903F68" w:rsidP="00903F68">
                            <w:pPr>
                              <w:pStyle w:val="Flietext"/>
                              <w:spacing w:line="240" w:lineRule="auto"/>
                              <w:ind w:right="218"/>
                              <w:rPr>
                                <w:del w:id="3" w:author="Strecker, Ursula" w:date="2016-04-25T09:37:00Z"/>
                                <w:rFonts w:ascii="Gill Alt One MT" w:hAnsi="Gill Alt One MT"/>
                                <w:sz w:val="18"/>
                              </w:rPr>
                            </w:pPr>
                          </w:p>
                          <w:p w:rsidR="00903F68" w:rsidRPr="00E56827" w:rsidDel="005F6AF5" w:rsidRDefault="00903F68" w:rsidP="00903F68">
                            <w:pPr>
                              <w:pStyle w:val="Flietext"/>
                              <w:spacing w:line="240" w:lineRule="auto"/>
                              <w:ind w:right="218"/>
                              <w:rPr>
                                <w:del w:id="4" w:author="Strecker, Ursula" w:date="2016-04-25T09:37:00Z"/>
                                <w:rFonts w:ascii="Gill Alt One MT" w:hAnsi="Gill Alt One MT"/>
                                <w:sz w:val="18"/>
                              </w:rPr>
                            </w:pPr>
                          </w:p>
                          <w:p w:rsidR="00903F68" w:rsidDel="005F6AF5" w:rsidRDefault="00903F68" w:rsidP="00903F68">
                            <w:pPr>
                              <w:pStyle w:val="Flietext"/>
                              <w:spacing w:line="240" w:lineRule="auto"/>
                              <w:ind w:right="218"/>
                              <w:rPr>
                                <w:del w:id="5" w:author="Strecker, Ursula" w:date="2016-04-25T09:37:00Z"/>
                                <w:rFonts w:ascii="Gill Alt One MT" w:hAnsi="Gill Alt One MT"/>
                                <w:sz w:val="18"/>
                              </w:rPr>
                            </w:pPr>
                          </w:p>
                          <w:p w:rsidR="00903F68" w:rsidDel="005F6AF5" w:rsidRDefault="00903F68" w:rsidP="00903F68">
                            <w:pPr>
                              <w:pStyle w:val="Flietext"/>
                              <w:spacing w:line="240" w:lineRule="auto"/>
                              <w:ind w:right="218"/>
                              <w:rPr>
                                <w:del w:id="6" w:author="Strecker, Ursula" w:date="2016-04-25T09:37:00Z"/>
                                <w:rFonts w:ascii="Gill Alt One MT" w:hAnsi="Gill Alt One MT"/>
                                <w:sz w:val="18"/>
                              </w:rPr>
                            </w:pPr>
                          </w:p>
                          <w:p w:rsidR="00903F68" w:rsidRPr="00511B85" w:rsidRDefault="00903F68" w:rsidP="00903F68">
                            <w:pPr>
                              <w:pStyle w:val="Flietext"/>
                              <w:spacing w:line="240" w:lineRule="auto"/>
                              <w:ind w:right="218"/>
                              <w:rPr>
                                <w:rFonts w:ascii="Gill Alt One MT" w:hAnsi="Gill Alt One MT"/>
                                <w:sz w:val="18"/>
                              </w:rP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7" o:spid="_x0000_s1026" type="#_x0000_t202" style="position:absolute;margin-left:-.3pt;margin-top:499.25pt;width:469.15pt;height:15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">
                <v:textbox inset="1mm,1mm,1mm,1mm">
                  <w:txbxContent>
                    <w:p w:rsidR="00903F68" w:rsidRDefault="00903F68" w:rsidP="00903F68">
                      <w:pPr>
                        <w:pStyle w:val="Default"/>
                        <w:rPr>
                          <w:b/>
                          <w:bCs/>
                          <w:sz w:val="18"/>
                          <w:szCs w:val="18"/>
                        </w:rPr>
                      </w:pPr>
                      <w:r>
                        <w:rPr>
                          <w:rStyle w:val="Kommentarzeichen"/>
                          <w:b/>
                          <w:sz w:val="18"/>
                        </w:rPr>
                        <w:t xml:space="preserve">SensoPart Industriesensorik GmbH </w:t>
                      </w:r>
                    </w:p>
                    <w:p w:rsidR="00903F68" w:rsidRDefault="00903F68" w:rsidP="00903F68">
                      <w:pPr>
                        <w:pStyle w:val="Default"/>
                        <w:rPr>
                          <w:sz w:val="18"/>
                          <w:szCs w:val="18"/>
                        </w:rPr>
                      </w:pPr>
                    </w:p>
                    <w:p w:rsidR="00903F68" w:rsidRPr="00183FDC" w:rsidRDefault="00903F68" w:rsidP="00903F68">
                      <w:pPr>
                        <w:pStyle w:val="Flietext"/>
                        <w:spacing w:line="240" w:lineRule="auto"/>
                        <w:ind w:right="218"/>
                        <w:rPr>
                          <w:rFonts w:ascii="Gill Alt One MT" w:hAnsi="Gill Alt One MT" w:cs="Gill Alt One MT"/>
                          <w:sz w:val="18"/>
                          <w:szCs w:val="18"/>
                        </w:rPr>
                      </w:pPr>
                      <w:r>
                        <w:rPr>
                          <w:rFonts w:ascii="Gill Alt One MT" w:hAnsi="Gill Alt One MT"/>
                          <w:sz w:val="18"/>
                        </w:rPr>
                        <w:t xml:space="preserve">The sensor manufacturer SensoPart, based in Wieden near Todtnau, and also in Gottenheim near Freiburg since 2001, develops, produces and sells sensors for industrial applications. The main focus is on optoelectronic sensors, particularly laser sensors, which are used in so many industrial applications, and high-performance vision sensors for the detection of objects, colours or data matrix codes. </w:t>
                      </w:r>
                    </w:p>
                    <w:p w:rsidR="00903F68" w:rsidRPr="00ED6F35" w:rsidDel="005F6AF5" w:rsidRDefault="00903F68" w:rsidP="00903F68">
                      <w:pPr>
                        <w:pStyle w:val="Flietext"/>
                        <w:spacing w:line="240" w:lineRule="auto"/>
                        <w:ind w:right="218"/>
                        <w:rPr>
                          <w:del w:id="7" w:author="Strecker, Ursula" w:date="2016-04-25T09:37:00Z"/>
                          <w:rFonts w:ascii="Gill Alt One MT" w:hAnsi="Gill Alt One MT"/>
                          <w:sz w:val="18"/>
                        </w:rPr>
                      </w:pPr>
                      <w:r>
                        <w:rPr>
                          <w:rFonts w:ascii="Gill Alt One MT" w:hAnsi="Gill Alt One MT"/>
                          <w:sz w:val="18"/>
                        </w:rPr>
                        <w:t>The past years have been marked by a strong growth in turnover and the regular launch of new, innovative products. SensoPart has received several distinctions for its work, for example the Dr. Rudolf-Eberle Prize, 1st place in the Baden-Württemberg Prize for the Promotion of Young Companies, and has been awarded the German Sensor Application Prize several times. Further information can be found online at: http://www.sensopart.com.</w:t>
                      </w:r>
                    </w:p>
                    <w:p w:rsidR="00903F68" w:rsidRPr="00E56827" w:rsidDel="005F6AF5" w:rsidRDefault="00903F68" w:rsidP="00903F68">
                      <w:pPr>
                        <w:pStyle w:val="Flietext"/>
                        <w:spacing w:line="240" w:lineRule="auto"/>
                        <w:ind w:right="218"/>
                        <w:rPr>
                          <w:del w:id="8" w:author="Strecker, Ursula" w:date="2016-04-25T09:37:00Z"/>
                          <w:rFonts w:ascii="Gill Alt One MT" w:hAnsi="Gill Alt One MT"/>
                          <w:b/>
                          <w:sz w:val="18"/>
                        </w:rPr>
                      </w:pPr>
                    </w:p>
                    <w:p w:rsidR="00903F68" w:rsidRPr="00E56827" w:rsidDel="005F6AF5" w:rsidRDefault="00903F68" w:rsidP="00903F68">
                      <w:pPr>
                        <w:pStyle w:val="Flietext"/>
                        <w:spacing w:line="240" w:lineRule="auto"/>
                        <w:ind w:right="218"/>
                        <w:rPr>
                          <w:del w:id="9" w:author="Strecker, Ursula" w:date="2016-04-25T09:37:00Z"/>
                          <w:rFonts w:ascii="Gill Alt One MT" w:hAnsi="Gill Alt One MT"/>
                          <w:sz w:val="18"/>
                        </w:rPr>
                      </w:pPr>
                    </w:p>
                    <w:p w:rsidR="00903F68" w:rsidRPr="00E56827" w:rsidDel="005F6AF5" w:rsidRDefault="00903F68" w:rsidP="00903F68">
                      <w:pPr>
                        <w:pStyle w:val="Flietext"/>
                        <w:spacing w:line="240" w:lineRule="auto"/>
                        <w:ind w:right="218"/>
                        <w:rPr>
                          <w:del w:id="10" w:author="Strecker, Ursula" w:date="2016-04-25T09:37:00Z"/>
                          <w:rFonts w:ascii="Gill Alt One MT" w:hAnsi="Gill Alt One MT"/>
                          <w:sz w:val="18"/>
                        </w:rPr>
                      </w:pPr>
                    </w:p>
                    <w:p w:rsidR="00903F68" w:rsidDel="005F6AF5" w:rsidRDefault="00903F68" w:rsidP="00903F68">
                      <w:pPr>
                        <w:pStyle w:val="Flietext"/>
                        <w:spacing w:line="240" w:lineRule="auto"/>
                        <w:ind w:right="218"/>
                        <w:rPr>
                          <w:del w:id="11" w:author="Strecker, Ursula" w:date="2016-04-25T09:37:00Z"/>
                          <w:rFonts w:ascii="Gill Alt One MT" w:hAnsi="Gill Alt One MT"/>
                          <w:sz w:val="18"/>
                        </w:rPr>
                      </w:pPr>
                    </w:p>
                    <w:p w:rsidR="00903F68" w:rsidDel="005F6AF5" w:rsidRDefault="00903F68" w:rsidP="00903F68">
                      <w:pPr>
                        <w:pStyle w:val="Flietext"/>
                        <w:spacing w:line="240" w:lineRule="auto"/>
                        <w:ind w:right="218"/>
                        <w:rPr>
                          <w:del w:id="12" w:author="Strecker, Ursula" w:date="2016-04-25T09:37:00Z"/>
                          <w:rFonts w:ascii="Gill Alt One MT" w:hAnsi="Gill Alt One MT"/>
                          <w:sz w:val="18"/>
                        </w:rPr>
                      </w:pPr>
                    </w:p>
                    <w:p w:rsidR="00903F68" w:rsidRPr="00511B85" w:rsidRDefault="00903F68" w:rsidP="00903F68">
                      <w:pPr>
                        <w:pStyle w:val="Flietext"/>
                        <w:spacing w:line="240" w:lineRule="auto"/>
                        <w:ind w:right="218"/>
                        <w:rPr>
                          <w:rFonts w:ascii="Gill Alt One MT" w:hAnsi="Gill Alt One MT"/>
                          <w:sz w:val="18"/>
                        </w:rPr>
                      </w:pPr>
                    </w:p>
                  </w:txbxContent>
                </v:textbox>
                <w10:wrap type="topAndBottom" anchory="margin"/>
                <w10:anchorlock/>
              </v:shape>
            </w:pict>
          </mc:Fallback>
        </mc:AlternateContent>
      </w:r>
    </w:p>
    <w:p w:rsidR="00030C77" w:rsidRPr="00903F68" w:rsidRDefault="00030C77"/>
    <w:sectPr w:rsidR="00030C77" w:rsidRPr="00903F68" w:rsidSect="00905098">
      <w:headerReference w:type="default" r:id="rId8"/>
      <w:footerReference w:type="default" r:id="rId9"/>
      <w:headerReference w:type="first" r:id="rId10"/>
      <w:footerReference w:type="first" r:id="rId11"/>
      <w:pgSz w:w="11907" w:h="16840" w:code="9"/>
      <w:pgMar w:top="1701" w:right="2552" w:bottom="1559" w:left="1134" w:header="737" w:footer="130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DC8" w:rsidRDefault="00936DC8" w:rsidP="00903F68">
      <w:pPr>
        <w:spacing w:after="0" w:line="240" w:lineRule="auto"/>
      </w:pPr>
      <w:r>
        <w:separator/>
      </w:r>
    </w:p>
  </w:endnote>
  <w:endnote w:type="continuationSeparator" w:id="0">
    <w:p w:rsidR="00936DC8" w:rsidRDefault="00936DC8" w:rsidP="00903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ill Alt One MT Light">
    <w:panose1 w:val="020B0302020104020203"/>
    <w:charset w:val="00"/>
    <w:family w:val="swiss"/>
    <w:pitch w:val="variable"/>
    <w:sig w:usb0="00000003" w:usb1="00000000" w:usb2="00000000" w:usb3="00000000" w:csb0="00000001" w:csb1="00000000"/>
  </w:font>
  <w:font w:name="Gill Alt One MT">
    <w:panose1 w:val="020B0502020104020203"/>
    <w:charset w:val="00"/>
    <w:family w:val="swiss"/>
    <w:pitch w:val="variable"/>
    <w:sig w:usb0="00000003" w:usb1="00000000" w:usb2="00000000" w:usb3="00000000" w:csb0="00000001" w:csb1="00000000"/>
  </w:font>
  <w:font w:name="Gill Sans MT">
    <w:altName w:val="Arial"/>
    <w:charset w:val="00"/>
    <w:family w:val="swiss"/>
    <w:pitch w:val="variable"/>
    <w:sig w:usb0="00000001"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5A2" w:rsidRDefault="00903F68" w:rsidP="00CE16DE">
    <w:r>
      <w:rPr>
        <w:noProof/>
        <w:lang w:val="de-DE" w:eastAsia="de-DE" w:bidi="ar-SA"/>
      </w:rPr>
      <mc:AlternateContent>
        <mc:Choice Requires="wps">
          <w:drawing>
            <wp:anchor distT="0" distB="0" distL="114300" distR="114300" simplePos="0" relativeHeight="251666432" behindDoc="0" locked="1" layoutInCell="1" allowOverlap="1">
              <wp:simplePos x="0" y="0"/>
              <wp:positionH relativeFrom="page">
                <wp:posOffset>6120765</wp:posOffset>
              </wp:positionH>
              <wp:positionV relativeFrom="page">
                <wp:posOffset>10045065</wp:posOffset>
              </wp:positionV>
              <wp:extent cx="720090" cy="215900"/>
              <wp:effectExtent l="0" t="0" r="3810" b="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215900"/>
                      </a:xfrm>
                      <a:prstGeom prst="rect">
                        <a:avLst/>
                      </a:prstGeom>
                      <a:solidFill>
                        <a:srgbClr val="FFFFFF"/>
                      </a:solidFill>
                      <a:ln>
                        <a:noFill/>
                      </a:ln>
                      <a:extLst/>
                    </wps:spPr>
                    <wps:txbx>
                      <w:txbxContent>
                        <w:p w:rsidR="000215A2" w:rsidRPr="00B33522" w:rsidRDefault="009033E6" w:rsidP="00905098">
                          <w:pPr>
                            <w:pStyle w:val="FuzeileSP"/>
                            <w:rPr>
                              <w:rStyle w:val="Seitenzahl"/>
                            </w:rPr>
                          </w:pPr>
                          <w:r>
                            <w:rPr>
                              <w:rStyle w:val="Seitenzahl"/>
                            </w:rPr>
                            <w:t xml:space="preserve">Page </w:t>
                          </w:r>
                          <w:r w:rsidRPr="00B33522">
                            <w:rPr>
                              <w:rStyle w:val="Seitenzahl"/>
                            </w:rPr>
                            <w:fldChar w:fldCharType="begin"/>
                          </w:r>
                          <w:r w:rsidRPr="00B33522">
                            <w:rPr>
                              <w:rStyle w:val="Seitenzahl"/>
                            </w:rPr>
                            <w:instrText xml:space="preserve"> PAGE </w:instrText>
                          </w:r>
                          <w:r w:rsidRPr="00B33522">
                            <w:rPr>
                              <w:rStyle w:val="Seitenzahl"/>
                            </w:rPr>
                            <w:fldChar w:fldCharType="separate"/>
                          </w:r>
                          <w:r w:rsidR="00334155">
                            <w:rPr>
                              <w:rStyle w:val="Seitenzahl"/>
                              <w:noProof/>
                            </w:rPr>
                            <w:t>2</w:t>
                          </w:r>
                          <w:r w:rsidRPr="00B33522">
                            <w:rPr>
                              <w:rStyle w:val="Seitenzahl"/>
                            </w:rPr>
                            <w:fldChar w:fldCharType="end"/>
                          </w:r>
                          <w:r>
                            <w:rPr>
                              <w:rStyle w:val="Seitenzahl"/>
                            </w:rPr>
                            <w:t xml:space="preserve"> of </w:t>
                          </w:r>
                          <w:r w:rsidRPr="00B33522">
                            <w:rPr>
                              <w:rStyle w:val="Seitenzahl"/>
                            </w:rPr>
                            <w:fldChar w:fldCharType="begin"/>
                          </w:r>
                          <w:r w:rsidRPr="00B33522">
                            <w:rPr>
                              <w:rStyle w:val="Seitenzahl"/>
                            </w:rPr>
                            <w:instrText xml:space="preserve"> NUMPAGES </w:instrText>
                          </w:r>
                          <w:r w:rsidRPr="00B33522">
                            <w:rPr>
                              <w:rStyle w:val="Seitenzahl"/>
                            </w:rPr>
                            <w:fldChar w:fldCharType="separate"/>
                          </w:r>
                          <w:r w:rsidR="00334155">
                            <w:rPr>
                              <w:rStyle w:val="Seitenzahl"/>
                              <w:noProof/>
                            </w:rPr>
                            <w:t>2</w:t>
                          </w:r>
                          <w:r w:rsidRPr="00B33522">
                            <w:rPr>
                              <w:rStyle w:val="Seitenzahl"/>
                            </w:rPr>
                            <w:fldChar w:fldCharType="end"/>
                          </w:r>
                        </w:p>
                        <w:p w:rsidR="000215A2" w:rsidRPr="00B33522" w:rsidRDefault="00334155" w:rsidP="00905098">
                          <w:pPr>
                            <w:pStyle w:val="FuzeileSP"/>
                            <w:rPr>
                              <w:rStyle w:val="Seitenzahl"/>
                            </w:rPr>
                          </w:pP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8" o:spid="_x0000_s1027" type="#_x0000_t202" style="position:absolute;margin-left:481.95pt;margin-top:790.95pt;width:56.7pt;height:17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" stroked="f">
              <v:textbox inset="0">
                <w:txbxContent>
                  <w:p w:rsidR="000215A2" w:rsidRPr="00B33522" w:rsidRDefault="009033E6" w:rsidP="00905098">
                    <w:pPr>
                      <w:pStyle w:val="FuzeileSP"/>
                      <w:rPr>
                        <w:rStyle w:val="Seitenzahl"/>
                      </w:rPr>
                    </w:pPr>
                    <w:r>
                      <w:rPr>
                        <w:rStyle w:val="Seitenzahl"/>
                      </w:rPr>
                      <w:t xml:space="preserve">Page </w:t>
                    </w:r>
                    <w:r w:rsidRPr="00B33522">
                      <w:rPr>
                        <w:rStyle w:val="Seitenzahl"/>
                      </w:rPr>
                      <w:fldChar w:fldCharType="begin"/>
                    </w:r>
                    <w:r w:rsidRPr="00B33522">
                      <w:rPr>
                        <w:rStyle w:val="Seitenzahl"/>
                      </w:rPr>
                      <w:instrText xml:space="preserve"> PAGE </w:instrText>
                    </w:r>
                    <w:r w:rsidRPr="00B33522">
                      <w:rPr>
                        <w:rStyle w:val="Seitenzahl"/>
                      </w:rPr>
                      <w:fldChar w:fldCharType="separate"/>
                    </w:r>
                    <w:r w:rsidR="00334155">
                      <w:rPr>
                        <w:rStyle w:val="Seitenzahl"/>
                        <w:noProof/>
                      </w:rPr>
                      <w:t>2</w:t>
                    </w:r>
                    <w:r w:rsidRPr="00B33522">
                      <w:rPr>
                        <w:rStyle w:val="Seitenzahl"/>
                      </w:rPr>
                      <w:fldChar w:fldCharType="end"/>
                    </w:r>
                    <w:r>
                      <w:rPr>
                        <w:rStyle w:val="Seitenzahl"/>
                      </w:rPr>
                      <w:t xml:space="preserve"> of </w:t>
                    </w:r>
                    <w:r w:rsidRPr="00B33522">
                      <w:rPr>
                        <w:rStyle w:val="Seitenzahl"/>
                      </w:rPr>
                      <w:fldChar w:fldCharType="begin"/>
                    </w:r>
                    <w:r w:rsidRPr="00B33522">
                      <w:rPr>
                        <w:rStyle w:val="Seitenzahl"/>
                      </w:rPr>
                      <w:instrText xml:space="preserve"> NUMPAGES </w:instrText>
                    </w:r>
                    <w:r w:rsidRPr="00B33522">
                      <w:rPr>
                        <w:rStyle w:val="Seitenzahl"/>
                      </w:rPr>
                      <w:fldChar w:fldCharType="separate"/>
                    </w:r>
                    <w:r w:rsidR="00334155">
                      <w:rPr>
                        <w:rStyle w:val="Seitenzahl"/>
                        <w:noProof/>
                      </w:rPr>
                      <w:t>2</w:t>
                    </w:r>
                    <w:r w:rsidRPr="00B33522">
                      <w:rPr>
                        <w:rStyle w:val="Seitenzahl"/>
                      </w:rPr>
                      <w:fldChar w:fldCharType="end"/>
                    </w:r>
                  </w:p>
                  <w:p w:rsidR="000215A2" w:rsidRPr="00B33522" w:rsidRDefault="00334155" w:rsidP="00905098">
                    <w:pPr>
                      <w:pStyle w:val="FuzeileSP"/>
                      <w:rPr>
                        <w:rStyle w:val="Seitenzahl"/>
                      </w:rPr>
                    </w:pP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5A2" w:rsidRDefault="00903F68" w:rsidP="00B33522">
    <w:pPr>
      <w:spacing w:after="0" w:line="264" w:lineRule="auto"/>
    </w:pPr>
    <w:r>
      <w:rPr>
        <w:noProof/>
        <w:lang w:val="de-DE" w:eastAsia="de-DE" w:bidi="ar-SA"/>
      </w:rPr>
      <mc:AlternateContent>
        <mc:Choice Requires="wps">
          <w:drawing>
            <wp:anchor distT="0" distB="0" distL="114300" distR="114300" simplePos="0" relativeHeight="251663360" behindDoc="0" locked="1" layoutInCell="1" allowOverlap="1">
              <wp:simplePos x="0" y="0"/>
              <wp:positionH relativeFrom="page">
                <wp:posOffset>6120765</wp:posOffset>
              </wp:positionH>
              <wp:positionV relativeFrom="page">
                <wp:posOffset>10045065</wp:posOffset>
              </wp:positionV>
              <wp:extent cx="720090" cy="215900"/>
              <wp:effectExtent l="0" t="0" r="381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215900"/>
                      </a:xfrm>
                      <a:prstGeom prst="rect">
                        <a:avLst/>
                      </a:prstGeom>
                      <a:solidFill>
                        <a:srgbClr val="FFFFFF"/>
                      </a:solidFill>
                      <a:ln>
                        <a:noFill/>
                      </a:ln>
                      <a:extLst/>
                    </wps:spPr>
                    <wps:txbx>
                      <w:txbxContent>
                        <w:p w:rsidR="000215A2" w:rsidRPr="00B33522" w:rsidRDefault="009033E6" w:rsidP="00793E65">
                          <w:pPr>
                            <w:pStyle w:val="FuzeileSP"/>
                            <w:rPr>
                              <w:rStyle w:val="Seitenzahl"/>
                            </w:rPr>
                          </w:pPr>
                          <w:r>
                            <w:rPr>
                              <w:rStyle w:val="Seitenzahl"/>
                            </w:rPr>
                            <w:t xml:space="preserve">Page </w:t>
                          </w:r>
                          <w:r w:rsidRPr="00B33522">
                            <w:rPr>
                              <w:rStyle w:val="Seitenzahl"/>
                            </w:rPr>
                            <w:fldChar w:fldCharType="begin"/>
                          </w:r>
                          <w:r w:rsidRPr="00B33522">
                            <w:rPr>
                              <w:rStyle w:val="Seitenzahl"/>
                            </w:rPr>
                            <w:instrText xml:space="preserve"> PAGE </w:instrText>
                          </w:r>
                          <w:r w:rsidRPr="00B33522">
                            <w:rPr>
                              <w:rStyle w:val="Seitenzahl"/>
                            </w:rPr>
                            <w:fldChar w:fldCharType="separate"/>
                          </w:r>
                          <w:r>
                            <w:rPr>
                              <w:rStyle w:val="Seitenzahl"/>
                              <w:noProof/>
                            </w:rPr>
                            <w:t>1</w:t>
                          </w:r>
                          <w:r w:rsidRPr="00B33522">
                            <w:rPr>
                              <w:rStyle w:val="Seitenzahl"/>
                            </w:rPr>
                            <w:fldChar w:fldCharType="end"/>
                          </w:r>
                          <w:r>
                            <w:rPr>
                              <w:rStyle w:val="Seitenzahl"/>
                            </w:rPr>
                            <w:t xml:space="preserve"> of </w:t>
                          </w:r>
                          <w:r w:rsidRPr="00B33522">
                            <w:rPr>
                              <w:rStyle w:val="Seitenzahl"/>
                            </w:rPr>
                            <w:fldChar w:fldCharType="begin"/>
                          </w:r>
                          <w:r w:rsidRPr="00B33522">
                            <w:rPr>
                              <w:rStyle w:val="Seitenzahl"/>
                            </w:rPr>
                            <w:instrText xml:space="preserve"> NUMPAGES </w:instrText>
                          </w:r>
                          <w:r w:rsidRPr="00B33522">
                            <w:rPr>
                              <w:rStyle w:val="Seitenzahl"/>
                            </w:rPr>
                            <w:fldChar w:fldCharType="separate"/>
                          </w:r>
                          <w:r>
                            <w:rPr>
                              <w:rStyle w:val="Seitenzahl"/>
                              <w:noProof/>
                            </w:rPr>
                            <w:t>1</w:t>
                          </w:r>
                          <w:r w:rsidRPr="00B33522">
                            <w:rPr>
                              <w:rStyle w:val="Seitenzahl"/>
                            </w:rPr>
                            <w:fldChar w:fldCharType="end"/>
                          </w:r>
                        </w:p>
                        <w:p w:rsidR="000215A2" w:rsidRPr="00B33522" w:rsidRDefault="00334155" w:rsidP="00793E65">
                          <w:pPr>
                            <w:pStyle w:val="FuzeileSP"/>
                            <w:rPr>
                              <w:rStyle w:val="Seitenzahl"/>
                            </w:rPr>
                          </w:pP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3" o:spid="_x0000_s1030" type="#_x0000_t202" style="position:absolute;margin-left:481.95pt;margin-top:790.95pt;width:56.7pt;height:1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" stroked="f">
              <v:textbox inset="0">
                <w:txbxContent>
                  <w:p w:rsidR="000215A2" w:rsidRPr="00B33522" w:rsidRDefault="009033E6" w:rsidP="00793E65">
                    <w:pPr>
                      <w:pStyle w:val="FuzeileSP"/>
                      <w:rPr>
                        <w:rStyle w:val="Seitenzahl"/>
                      </w:rPr>
                    </w:pPr>
                    <w:r>
                      <w:rPr>
                        <w:rStyle w:val="Seitenzahl"/>
                      </w:rPr>
                      <w:t xml:space="preserve">Page </w:t>
                    </w:r>
                    <w:r w:rsidRPr="00B33522">
                      <w:rPr>
                        <w:rStyle w:val="Seitenzahl"/>
                      </w:rPr>
                      <w:fldChar w:fldCharType="begin"/>
                    </w:r>
                    <w:r w:rsidRPr="00B33522">
                      <w:rPr>
                        <w:rStyle w:val="Seitenzahl"/>
                      </w:rPr>
                      <w:instrText xml:space="preserve"> PAGE </w:instrText>
                    </w:r>
                    <w:r w:rsidRPr="00B33522">
                      <w:rPr>
                        <w:rStyle w:val="Seitenzahl"/>
                      </w:rPr>
                      <w:fldChar w:fldCharType="separate"/>
                    </w:r>
                    <w:r>
                      <w:rPr>
                        <w:rStyle w:val="Seitenzahl"/>
                        <w:noProof/>
                      </w:rPr>
                      <w:t>1</w:t>
                    </w:r>
                    <w:r w:rsidRPr="00B33522">
                      <w:rPr>
                        <w:rStyle w:val="Seitenzahl"/>
                      </w:rPr>
                      <w:fldChar w:fldCharType="end"/>
                    </w:r>
                    <w:r>
                      <w:rPr>
                        <w:rStyle w:val="Seitenzahl"/>
                      </w:rPr>
                      <w:t xml:space="preserve"> of </w:t>
                    </w:r>
                    <w:r w:rsidRPr="00B33522">
                      <w:rPr>
                        <w:rStyle w:val="Seitenzahl"/>
                      </w:rPr>
                      <w:fldChar w:fldCharType="begin"/>
                    </w:r>
                    <w:r w:rsidRPr="00B33522">
                      <w:rPr>
                        <w:rStyle w:val="Seitenzahl"/>
                      </w:rPr>
                      <w:instrText xml:space="preserve"> NUMPAGES </w:instrText>
                    </w:r>
                    <w:r w:rsidRPr="00B33522">
                      <w:rPr>
                        <w:rStyle w:val="Seitenzahl"/>
                      </w:rPr>
                      <w:fldChar w:fldCharType="separate"/>
                    </w:r>
                    <w:r>
                      <w:rPr>
                        <w:rStyle w:val="Seitenzahl"/>
                        <w:noProof/>
                      </w:rPr>
                      <w:t>1</w:t>
                    </w:r>
                    <w:r w:rsidRPr="00B33522">
                      <w:rPr>
                        <w:rStyle w:val="Seitenzahl"/>
                      </w:rPr>
                      <w:fldChar w:fldCharType="end"/>
                    </w:r>
                  </w:p>
                  <w:p w:rsidR="000215A2" w:rsidRPr="00B33522" w:rsidRDefault="005F2D7E" w:rsidP="00793E65">
                    <w:pPr>
                      <w:pStyle w:val="FuzeileSP"/>
                      <w:rPr>
                        <w:rStyle w:val="Seitenzahl"/>
                      </w:rPr>
                    </w:pPr>
                  </w:p>
                </w:txbxContent>
              </v:textbox>
              <w10:wrap anchorx="page" anchory="page"/>
              <w10:anchorlock/>
            </v:shape>
          </w:pict>
        </mc:Fallback>
      </mc:AlternateContent>
    </w:r>
    <w:r>
      <w:rPr>
        <w:noProof/>
        <w:lang w:val="de-DE" w:eastAsia="de-DE" w:bidi="ar-SA"/>
      </w:rPr>
      <mc:AlternateContent>
        <mc:Choice Requires="wps">
          <w:drawing>
            <wp:anchor distT="0" distB="0" distL="114300" distR="114300" simplePos="0" relativeHeight="251661312" behindDoc="0" locked="1" layoutInCell="1" allowOverlap="1">
              <wp:simplePos x="0" y="0"/>
              <wp:positionH relativeFrom="page">
                <wp:posOffset>900430</wp:posOffset>
              </wp:positionH>
              <wp:positionV relativeFrom="page">
                <wp:posOffset>10045065</wp:posOffset>
              </wp:positionV>
              <wp:extent cx="2160270" cy="21590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215900"/>
                      </a:xfrm>
                      <a:prstGeom prst="rect">
                        <a:avLst/>
                      </a:prstGeom>
                      <a:solidFill>
                        <a:srgbClr val="FFFFFF"/>
                      </a:solidFill>
                      <a:ln>
                        <a:noFill/>
                      </a:ln>
                      <a:extLst/>
                    </wps:spPr>
                    <wps:txbx>
                      <w:txbxContent>
                        <w:p w:rsidR="000215A2" w:rsidRPr="00B33522" w:rsidRDefault="00334155" w:rsidP="00793E65">
                          <w:pPr>
                            <w:pStyle w:val="FuzeileSP"/>
                          </w:pPr>
                          <w:r>
                            <w:fldChar w:fldCharType="begin"/>
                          </w:r>
                          <w:r>
                            <w:instrText xml:space="preserve"> FILENAME   \* MERGEFORMAT </w:instrText>
                          </w:r>
                          <w:r>
                            <w:fldChar w:fldCharType="separate"/>
                          </w:r>
                          <w:r w:rsidR="009033E6">
                            <w:rPr>
                              <w:noProof/>
                            </w:rPr>
                            <w:t>Dokument1</w:t>
                          </w:r>
                          <w:r>
                            <w:rPr>
                              <w:noProof/>
                            </w:rPr>
                            <w:fldChar w:fldCharType="end"/>
                          </w:r>
                        </w:p>
                        <w:p w:rsidR="000215A2" w:rsidRPr="00B33522" w:rsidRDefault="00334155" w:rsidP="00793E65">
                          <w:pPr>
                            <w:pStyle w:val="FuzeileSP"/>
                          </w:pP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31" type="#_x0000_t202" style="position:absolute;margin-left:70.9pt;margin-top:790.95pt;width:170.1pt;height:1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" stroked="f">
              <v:textbox inset="0">
                <w:txbxContent>
                  <w:p w:rsidR="000215A2" w:rsidRPr="00B33522" w:rsidRDefault="005F2D7E" w:rsidP="00793E65">
                    <w:pPr>
                      <w:pStyle w:val="FuzeileSP"/>
                    </w:pPr>
                    <w:r>
                      <w:fldChar w:fldCharType="begin"/>
                    </w:r>
                    <w:r>
                      <w:instrText xml:space="preserve"> FILENAME   \* MERGEFORMAT </w:instrText>
                    </w:r>
                    <w:r>
                      <w:fldChar w:fldCharType="separate"/>
                    </w:r>
                    <w:r w:rsidR="009033E6">
                      <w:rPr>
                        <w:noProof/>
                      </w:rPr>
                      <w:t>Dokument1</w:t>
                    </w:r>
                    <w:r>
                      <w:rPr>
                        <w:noProof/>
                      </w:rPr>
                      <w:fldChar w:fldCharType="end"/>
                    </w:r>
                  </w:p>
                  <w:p w:rsidR="000215A2" w:rsidRPr="00B33522" w:rsidRDefault="005F2D7E" w:rsidP="00793E65">
                    <w:pPr>
                      <w:pStyle w:val="FuzeileSP"/>
                    </w:pPr>
                  </w:p>
                </w:txbxContent>
              </v:textbox>
              <w10:wrap anchorx="page" anchory="page"/>
              <w10:anchorlock/>
            </v:shape>
          </w:pict>
        </mc:Fallback>
      </mc:AlternateContent>
    </w:r>
  </w:p>
  <w:p w:rsidR="000215A2" w:rsidRDefault="00334155" w:rsidP="00B33522">
    <w:pPr>
      <w:spacing w:after="0" w:line="264" w:lineRule="auto"/>
    </w:pPr>
  </w:p>
  <w:p w:rsidR="000215A2" w:rsidRDefault="00334155" w:rsidP="00B33522">
    <w:pPr>
      <w:spacing w:after="0" w:line="264" w:lineRule="auto"/>
    </w:pPr>
  </w:p>
  <w:p w:rsidR="000215A2" w:rsidRDefault="00903F68" w:rsidP="00B33522">
    <w:pPr>
      <w:pStyle w:val="Fuzeile"/>
      <w:spacing w:after="0"/>
    </w:pPr>
    <w:r>
      <w:rPr>
        <w:noProof/>
        <w:lang w:val="de-DE" w:eastAsia="de-DE" w:bidi="ar-SA"/>
      </w:rPr>
      <mc:AlternateContent>
        <mc:Choice Requires="wps">
          <w:drawing>
            <wp:anchor distT="0" distB="0" distL="114300" distR="114300" simplePos="0" relativeHeight="251662336" behindDoc="0" locked="1" layoutInCell="1" allowOverlap="1">
              <wp:simplePos x="0" y="0"/>
              <wp:positionH relativeFrom="page">
                <wp:posOffset>3780790</wp:posOffset>
              </wp:positionH>
              <wp:positionV relativeFrom="page">
                <wp:posOffset>10045065</wp:posOffset>
              </wp:positionV>
              <wp:extent cx="720090" cy="215900"/>
              <wp:effectExtent l="0" t="0" r="381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215900"/>
                      </a:xfrm>
                      <a:prstGeom prst="rect">
                        <a:avLst/>
                      </a:prstGeom>
                      <a:solidFill>
                        <a:srgbClr val="FFFFFF"/>
                      </a:solidFill>
                      <a:ln>
                        <a:noFill/>
                      </a:ln>
                      <a:extLst/>
                    </wps:spPr>
                    <wps:txbx>
                      <w:txbxContent>
                        <w:p w:rsidR="000215A2" w:rsidRPr="00B33522" w:rsidRDefault="009033E6" w:rsidP="00793E65">
                          <w:pPr>
                            <w:pStyle w:val="FuzeileSP"/>
                            <w:rPr>
                              <w:rStyle w:val="Seitenzahl"/>
                            </w:rPr>
                          </w:pPr>
                          <w:r>
                            <w:rPr>
                              <w:rStyle w:val="Seitenzahl"/>
                            </w:rPr>
                            <w:fldChar w:fldCharType="begin"/>
                          </w:r>
                          <w:r>
                            <w:rPr>
                              <w:rStyle w:val="Seitenzahl"/>
                            </w:rPr>
                            <w:instrText xml:space="preserve"> DATE   \* MERGEFORMAT </w:instrText>
                          </w:r>
                          <w:r>
                            <w:rPr>
                              <w:rStyle w:val="Seitenzahl"/>
                            </w:rPr>
                            <w:fldChar w:fldCharType="separate"/>
                          </w:r>
                          <w:r w:rsidR="00334155">
                            <w:rPr>
                              <w:rStyle w:val="Seitenzahl"/>
                              <w:noProof/>
                            </w:rPr>
                            <w:t>30/06/2016</w:t>
                          </w:r>
                          <w:r>
                            <w:rPr>
                              <w:rStyle w:val="Seitenzahl"/>
                            </w:rPr>
                            <w:fldChar w:fldCharType="end"/>
                          </w:r>
                        </w:p>
                        <w:p w:rsidR="000215A2" w:rsidRPr="00B33522" w:rsidRDefault="00334155" w:rsidP="00793E65">
                          <w:pPr>
                            <w:pStyle w:val="FuzeileSP"/>
                            <w:rPr>
                              <w:rStyle w:val="Seitenzahl"/>
                            </w:rPr>
                          </w:pPr>
                        </w:p>
                        <w:p w:rsidR="000215A2" w:rsidRPr="00B33522" w:rsidRDefault="00334155" w:rsidP="00793E65">
                          <w:pPr>
                            <w:pStyle w:val="FuzeileSP"/>
                            <w:rPr>
                              <w:rStyle w:val="Seitenzahl"/>
                            </w:rPr>
                          </w:pP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30" type="#_x0000_t202" style="position:absolute;margin-left:297.7pt;margin-top:790.95pt;width:56.7pt;height:1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" stroked="f">
              <v:textbox inset="0">
                <w:txbxContent>
                  <w:p w:rsidR="000215A2" w:rsidRPr="00B33522" w:rsidRDefault="009033E6" w:rsidP="00793E65">
                    <w:pPr>
                      <w:pStyle w:val="FuzeileSP"/>
                      <w:rPr>
                        <w:rStyle w:val="Seitenzahl"/>
                      </w:rPr>
                    </w:pPr>
                    <w:r>
                      <w:rPr>
                        <w:rStyle w:val="Seitenzahl"/>
                      </w:rPr>
                      <w:fldChar w:fldCharType="begin"/>
                    </w:r>
                    <w:r>
                      <w:rPr>
                        <w:rStyle w:val="Seitenzahl"/>
                      </w:rPr>
                      <w:instrText xml:space="preserve"> DATE   \* MERGEFORMAT </w:instrText>
                    </w:r>
                    <w:r>
                      <w:rPr>
                        <w:rStyle w:val="Seitenzahl"/>
                      </w:rPr>
                      <w:fldChar w:fldCharType="separate"/>
                    </w:r>
                    <w:r w:rsidR="00334155">
                      <w:rPr>
                        <w:rStyle w:val="Seitenzahl"/>
                        <w:noProof/>
                      </w:rPr>
                      <w:t>30/06/2016</w:t>
                    </w:r>
                    <w:r>
                      <w:rPr>
                        <w:rStyle w:val="Seitenzahl"/>
                      </w:rPr>
                      <w:fldChar w:fldCharType="end"/>
                    </w:r>
                  </w:p>
                  <w:p w:rsidR="000215A2" w:rsidRPr="00B33522" w:rsidRDefault="00334155" w:rsidP="00793E65">
                    <w:pPr>
                      <w:pStyle w:val="FuzeileSP"/>
                      <w:rPr>
                        <w:rStyle w:val="Seitenzahl"/>
                      </w:rPr>
                    </w:pPr>
                  </w:p>
                  <w:p w:rsidR="000215A2" w:rsidRPr="00B33522" w:rsidRDefault="00334155" w:rsidP="00793E65">
                    <w:pPr>
                      <w:pStyle w:val="FuzeileSP"/>
                      <w:rPr>
                        <w:rStyle w:val="Seitenzahl"/>
                      </w:rPr>
                    </w:pPr>
                  </w:p>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DC8" w:rsidRDefault="00936DC8" w:rsidP="00903F68">
      <w:pPr>
        <w:spacing w:after="0" w:line="240" w:lineRule="auto"/>
      </w:pPr>
      <w:r>
        <w:separator/>
      </w:r>
    </w:p>
  </w:footnote>
  <w:footnote w:type="continuationSeparator" w:id="0">
    <w:p w:rsidR="00936DC8" w:rsidRDefault="00936DC8" w:rsidP="00903F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AF5" w:rsidRPr="00903F68" w:rsidRDefault="009033E6" w:rsidP="005F6AF5">
    <w:pPr>
      <w:spacing w:after="0"/>
      <w:rPr>
        <w:rFonts w:ascii="Gill Alt One MT" w:hAnsi="Gill Alt One MT"/>
        <w:color w:val="808080"/>
        <w:sz w:val="44"/>
        <w:szCs w:val="44"/>
      </w:rPr>
    </w:pPr>
    <w:r>
      <w:rPr>
        <w:rFonts w:ascii="Gill Alt One MT" w:hAnsi="Gill Alt One MT"/>
        <w:color w:val="808080"/>
        <w:sz w:val="44"/>
      </w:rPr>
      <w:t>PRESS RELEASE</w:t>
    </w:r>
  </w:p>
  <w:p w:rsidR="005F6AF5" w:rsidRPr="00903F68" w:rsidRDefault="009033E6" w:rsidP="005F6AF5">
    <w:pPr>
      <w:spacing w:after="0"/>
      <w:rPr>
        <w:rFonts w:ascii="Gill Alt One MT" w:hAnsi="Gill Alt One MT"/>
        <w:color w:val="808080"/>
        <w:sz w:val="18"/>
      </w:rPr>
    </w:pPr>
    <w:r>
      <w:rPr>
        <w:rFonts w:ascii="Gill Alt One MT" w:hAnsi="Gill Alt One MT"/>
        <w:color w:val="808080"/>
        <w:sz w:val="18"/>
      </w:rPr>
      <w:t xml:space="preserve">SensoPart Industriesensorik GmbH </w:t>
    </w:r>
    <w:r>
      <w:rPr>
        <w:rFonts w:ascii="Gill Alt One MT" w:hAnsi="Gill Alt One MT"/>
        <w:color w:val="808080"/>
      </w:rPr>
      <w:t>|</w:t>
    </w:r>
    <w:r>
      <w:rPr>
        <w:rFonts w:ascii="Gill Alt One MT" w:hAnsi="Gill Alt One MT"/>
        <w:color w:val="808080"/>
        <w:sz w:val="18"/>
      </w:rPr>
      <w:t xml:space="preserve"> Web: www.sensopart.com </w:t>
    </w:r>
  </w:p>
  <w:p w:rsidR="005F6AF5" w:rsidRPr="00903F68" w:rsidRDefault="009033E6" w:rsidP="005F6AF5">
    <w:pPr>
      <w:pStyle w:val="Fuzeile"/>
      <w:tabs>
        <w:tab w:val="clear" w:pos="4536"/>
        <w:tab w:val="clear" w:pos="9072"/>
      </w:tabs>
      <w:spacing w:after="0"/>
      <w:rPr>
        <w:rFonts w:ascii="Gill Alt One MT" w:hAnsi="Gill Alt One MT"/>
        <w:color w:val="808080"/>
        <w:sz w:val="18"/>
      </w:rPr>
    </w:pPr>
    <w:r>
      <w:rPr>
        <w:rFonts w:ascii="Gill Alt One MT" w:hAnsi="Gill Alt One MT"/>
        <w:color w:val="808080"/>
        <w:sz w:val="18"/>
      </w:rPr>
      <w:t xml:space="preserve">Bernd Eckenfels </w:t>
    </w:r>
    <w:r>
      <w:rPr>
        <w:rFonts w:ascii="Gill Alt One MT" w:hAnsi="Gill Alt One MT"/>
        <w:color w:val="808080"/>
      </w:rPr>
      <w:t xml:space="preserve">| </w:t>
    </w:r>
    <w:r>
      <w:rPr>
        <w:rFonts w:ascii="Gill Alt One MT" w:hAnsi="Gill Alt One MT"/>
        <w:color w:val="808080"/>
        <w:sz w:val="18"/>
      </w:rPr>
      <w:t xml:space="preserve">Phone: +49 7665 94769-743 </w:t>
    </w:r>
    <w:r>
      <w:rPr>
        <w:rFonts w:ascii="Gill Alt One MT" w:hAnsi="Gill Alt One MT"/>
        <w:color w:val="808080"/>
      </w:rPr>
      <w:t>|</w:t>
    </w:r>
    <w:r>
      <w:rPr>
        <w:rFonts w:ascii="Gill Alt One MT" w:hAnsi="Gill Alt One MT"/>
        <w:color w:val="808080"/>
        <w:sz w:val="18"/>
      </w:rPr>
      <w:t xml:space="preserve"> Email: presse@sensopart.de</w:t>
    </w:r>
  </w:p>
  <w:p w:rsidR="000215A2" w:rsidRDefault="00903F68" w:rsidP="00CE16DE">
    <w:pPr>
      <w:pStyle w:val="Kopfzeile"/>
    </w:pPr>
    <w:r>
      <w:rPr>
        <w:noProof/>
        <w:lang w:val="de-DE" w:eastAsia="de-DE" w:bidi="ar-SA"/>
      </w:rPr>
      <w:drawing>
        <wp:anchor distT="0" distB="0" distL="114300" distR="114300" simplePos="0" relativeHeight="251660288" behindDoc="0" locked="1" layoutInCell="1" allowOverlap="1">
          <wp:simplePos x="0" y="0"/>
          <wp:positionH relativeFrom="page">
            <wp:posOffset>4158615</wp:posOffset>
          </wp:positionH>
          <wp:positionV relativeFrom="page">
            <wp:posOffset>431800</wp:posOffset>
          </wp:positionV>
          <wp:extent cx="2879725" cy="342900"/>
          <wp:effectExtent l="0" t="0" r="0" b="0"/>
          <wp:wrapNone/>
          <wp:docPr id="9" name="Image 9" descr="sensopar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71" descr="sensopar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9725" cy="342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5A2" w:rsidRPr="00ED6F35" w:rsidRDefault="009033E6" w:rsidP="00394CB6">
    <w:pPr>
      <w:spacing w:after="0"/>
      <w:rPr>
        <w:rFonts w:ascii="Gill Alt One MT" w:hAnsi="Gill Alt One MT"/>
        <w:color w:val="808080"/>
        <w:sz w:val="44"/>
        <w:szCs w:val="44"/>
        <w:lang w:val="de-DE"/>
      </w:rPr>
    </w:pPr>
    <w:r w:rsidRPr="00ED6F35">
      <w:rPr>
        <w:rFonts w:ascii="Gill Alt One MT" w:hAnsi="Gill Alt One MT"/>
        <w:color w:val="808080"/>
        <w:sz w:val="44"/>
        <w:lang w:val="de-DE"/>
      </w:rPr>
      <w:t>PRESSEINFORMATION</w:t>
    </w:r>
  </w:p>
  <w:p w:rsidR="000215A2" w:rsidRPr="00ED6F35" w:rsidRDefault="009033E6" w:rsidP="00E56827">
    <w:pPr>
      <w:autoSpaceDE w:val="0"/>
      <w:autoSpaceDN w:val="0"/>
      <w:adjustRightInd w:val="0"/>
      <w:spacing w:after="0" w:line="240" w:lineRule="auto"/>
      <w:rPr>
        <w:rFonts w:ascii="Gill Alt One MT" w:hAnsi="Gill Alt One MT"/>
        <w:color w:val="808080"/>
        <w:sz w:val="18"/>
        <w:lang w:val="de-DE"/>
      </w:rPr>
    </w:pPr>
    <w:r w:rsidRPr="00ED6F35">
      <w:rPr>
        <w:rFonts w:ascii="Gill Alt One MT" w:hAnsi="Gill Alt One MT"/>
        <w:color w:val="808080"/>
        <w:sz w:val="18"/>
        <w:lang w:val="de-DE"/>
      </w:rPr>
      <w:t xml:space="preserve">SensoPart Industriesensorik GmbH </w:t>
    </w:r>
    <w:r w:rsidRPr="00ED6F35">
      <w:rPr>
        <w:rFonts w:ascii="Gill Alt One MT" w:hAnsi="Gill Alt One MT"/>
        <w:color w:val="808080"/>
        <w:lang w:val="de-DE"/>
      </w:rPr>
      <w:t>|</w:t>
    </w:r>
    <w:r w:rsidRPr="00ED6F35">
      <w:rPr>
        <w:rFonts w:ascii="Gill Alt One MT" w:hAnsi="Gill Alt One MT"/>
        <w:color w:val="808080"/>
        <w:sz w:val="18"/>
        <w:lang w:val="de-DE"/>
      </w:rPr>
      <w:t xml:space="preserve"> Web: www.sensopart.com </w:t>
    </w:r>
  </w:p>
  <w:p w:rsidR="000215A2" w:rsidRPr="00394CB6" w:rsidRDefault="009033E6" w:rsidP="00E56827">
    <w:pPr>
      <w:pStyle w:val="Fuzeile"/>
      <w:tabs>
        <w:tab w:val="clear" w:pos="4536"/>
        <w:tab w:val="clear" w:pos="9072"/>
      </w:tabs>
      <w:spacing w:after="0"/>
      <w:rPr>
        <w:rFonts w:ascii="Gill Alt One MT" w:hAnsi="Gill Alt One MT"/>
        <w:color w:val="808080"/>
        <w:sz w:val="18"/>
      </w:rPr>
    </w:pPr>
    <w:r>
      <w:rPr>
        <w:rFonts w:ascii="Gill Alt One MT" w:hAnsi="Gill Alt One MT"/>
        <w:color w:val="808080"/>
        <w:sz w:val="18"/>
      </w:rPr>
      <w:t xml:space="preserve">Andrea Burkhard </w:t>
    </w:r>
    <w:r>
      <w:rPr>
        <w:rFonts w:ascii="Gill Alt One MT" w:hAnsi="Gill Alt One MT"/>
        <w:color w:val="808080"/>
      </w:rPr>
      <w:t xml:space="preserve">| </w:t>
    </w:r>
    <w:r>
      <w:rPr>
        <w:rFonts w:ascii="Gill Alt One MT" w:hAnsi="Gill Alt One MT"/>
        <w:color w:val="808080"/>
        <w:sz w:val="18"/>
      </w:rPr>
      <w:t xml:space="preserve">Telefon: +49 7665 94769-743 </w:t>
    </w:r>
    <w:r>
      <w:rPr>
        <w:rFonts w:ascii="Gill Alt One MT" w:hAnsi="Gill Alt One MT"/>
        <w:color w:val="808080"/>
      </w:rPr>
      <w:t>|</w:t>
    </w:r>
    <w:r>
      <w:rPr>
        <w:rFonts w:ascii="Gill Alt One MT" w:hAnsi="Gill Alt One MT"/>
        <w:color w:val="808080"/>
        <w:sz w:val="18"/>
      </w:rPr>
      <w:t xml:space="preserve"> E-Mail: presse@sensopart.de</w:t>
    </w:r>
  </w:p>
  <w:p w:rsidR="000215A2" w:rsidRDefault="00903F68" w:rsidP="00CE16DE">
    <w:r>
      <w:rPr>
        <w:noProof/>
        <w:lang w:val="de-DE" w:eastAsia="de-DE" w:bidi="ar-SA"/>
      </w:rPr>
      <w:drawing>
        <wp:anchor distT="0" distB="0" distL="114300" distR="114300" simplePos="0" relativeHeight="251659264" behindDoc="0" locked="1" layoutInCell="1" allowOverlap="1">
          <wp:simplePos x="0" y="0"/>
          <wp:positionH relativeFrom="page">
            <wp:posOffset>4158615</wp:posOffset>
          </wp:positionH>
          <wp:positionV relativeFrom="page">
            <wp:posOffset>431800</wp:posOffset>
          </wp:positionV>
          <wp:extent cx="2879725" cy="342900"/>
          <wp:effectExtent l="0" t="0" r="0" b="0"/>
          <wp:wrapNone/>
          <wp:docPr id="4" name="Image 4" descr="sensopar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67" descr="sensopar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9725" cy="342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recker, Ursula">
    <w15:presenceInfo w15:providerId="None" w15:userId="Strecker, Ursu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F68"/>
    <w:rsid w:val="00030C77"/>
    <w:rsid w:val="00334155"/>
    <w:rsid w:val="005432E6"/>
    <w:rsid w:val="005A58B9"/>
    <w:rsid w:val="005F2D7E"/>
    <w:rsid w:val="009033E6"/>
    <w:rsid w:val="00903F68"/>
    <w:rsid w:val="00936DC8"/>
    <w:rsid w:val="0097398E"/>
    <w:rsid w:val="00CE1752"/>
    <w:rsid w:val="00D33E0C"/>
    <w:rsid w:val="00EC76B7"/>
    <w:rsid w:val="00ED6F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AA9B1307-45B6-4BC8-8C47-ED85D38BF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03F68"/>
    <w:pPr>
      <w:widowControl w:val="0"/>
      <w:spacing w:after="180" w:line="288" w:lineRule="auto"/>
    </w:pPr>
    <w:rPr>
      <w:rFonts w:ascii="Gill Alt One MT Light" w:eastAsia="Times New Roman" w:hAnsi="Gill Alt One MT Light"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903F68"/>
    <w:pPr>
      <w:tabs>
        <w:tab w:val="center" w:pos="4536"/>
        <w:tab w:val="right" w:pos="9072"/>
      </w:tabs>
      <w:spacing w:line="240" w:lineRule="auto"/>
    </w:pPr>
  </w:style>
  <w:style w:type="character" w:customStyle="1" w:styleId="FuzeileZchn">
    <w:name w:val="Fußzeile Zchn"/>
    <w:basedOn w:val="Absatz-Standardschriftart"/>
    <w:link w:val="Fuzeile"/>
    <w:rsid w:val="00903F68"/>
    <w:rPr>
      <w:rFonts w:ascii="Gill Alt One MT Light" w:eastAsia="Times New Roman" w:hAnsi="Gill Alt One MT Light" w:cs="Times New Roman"/>
      <w:lang w:val="en-GB" w:eastAsia="en-GB"/>
    </w:rPr>
  </w:style>
  <w:style w:type="character" w:styleId="Seitenzahl">
    <w:name w:val="page number"/>
    <w:basedOn w:val="Absatz-Standardschriftart"/>
    <w:semiHidden/>
    <w:rsid w:val="00903F68"/>
  </w:style>
  <w:style w:type="paragraph" w:styleId="Kopfzeile">
    <w:name w:val="header"/>
    <w:basedOn w:val="Standard"/>
    <w:link w:val="KopfzeileZchn"/>
    <w:semiHidden/>
    <w:rsid w:val="00903F68"/>
    <w:pPr>
      <w:tabs>
        <w:tab w:val="center" w:pos="4536"/>
        <w:tab w:val="right" w:pos="9072"/>
      </w:tabs>
    </w:pPr>
  </w:style>
  <w:style w:type="character" w:customStyle="1" w:styleId="KopfzeileZchn">
    <w:name w:val="Kopfzeile Zchn"/>
    <w:basedOn w:val="Absatz-Standardschriftart"/>
    <w:link w:val="Kopfzeile"/>
    <w:semiHidden/>
    <w:rsid w:val="00903F68"/>
    <w:rPr>
      <w:rFonts w:ascii="Gill Alt One MT Light" w:eastAsia="Times New Roman" w:hAnsi="Gill Alt One MT Light" w:cs="Times New Roman"/>
      <w:lang w:val="en-GB" w:eastAsia="en-GB"/>
    </w:rPr>
  </w:style>
  <w:style w:type="paragraph" w:customStyle="1" w:styleId="FuzeileSP">
    <w:name w:val="Fußzeile_SP"/>
    <w:qFormat/>
    <w:rsid w:val="00903F68"/>
    <w:pPr>
      <w:spacing w:after="0" w:line="240" w:lineRule="auto"/>
    </w:pPr>
    <w:rPr>
      <w:rFonts w:ascii="Gill Alt One MT Light" w:eastAsia="Times New Roman" w:hAnsi="Gill Alt One MT Light" w:cs="Times New Roman"/>
      <w:sz w:val="16"/>
      <w:szCs w:val="16"/>
    </w:rPr>
  </w:style>
  <w:style w:type="paragraph" w:customStyle="1" w:styleId="berschrift1SP">
    <w:name w:val="Überschrift 1_SP"/>
    <w:basedOn w:val="Standard"/>
    <w:next w:val="Standard"/>
    <w:qFormat/>
    <w:rsid w:val="00903F68"/>
    <w:pPr>
      <w:spacing w:before="120" w:after="120"/>
    </w:pPr>
    <w:rPr>
      <w:rFonts w:ascii="Gill Alt One MT" w:hAnsi="Gill Alt One MT"/>
      <w:b/>
      <w:sz w:val="28"/>
      <w:szCs w:val="28"/>
    </w:rPr>
  </w:style>
  <w:style w:type="paragraph" w:customStyle="1" w:styleId="berschrift3SP">
    <w:name w:val="Überschrift 3_SP"/>
    <w:basedOn w:val="Standard"/>
    <w:next w:val="Standard"/>
    <w:qFormat/>
    <w:rsid w:val="00903F68"/>
    <w:pPr>
      <w:spacing w:before="120" w:after="60"/>
    </w:pPr>
    <w:rPr>
      <w:rFonts w:ascii="Gill Alt One MT" w:hAnsi="Gill Alt One MT"/>
      <w:sz w:val="24"/>
      <w:szCs w:val="24"/>
    </w:rPr>
  </w:style>
  <w:style w:type="paragraph" w:customStyle="1" w:styleId="Flietext">
    <w:name w:val="Fließtext"/>
    <w:basedOn w:val="Standard"/>
    <w:rsid w:val="00903F68"/>
    <w:pPr>
      <w:widowControl/>
      <w:spacing w:after="0" w:line="312" w:lineRule="auto"/>
      <w:ind w:right="1984"/>
      <w:jc w:val="both"/>
    </w:pPr>
    <w:rPr>
      <w:rFonts w:ascii="Gill Sans MT" w:hAnsi="Gill Sans MT"/>
      <w:szCs w:val="20"/>
    </w:rPr>
  </w:style>
  <w:style w:type="character" w:styleId="Kommentarzeichen">
    <w:name w:val="annotation reference"/>
    <w:uiPriority w:val="99"/>
    <w:semiHidden/>
    <w:unhideWhenUsed/>
    <w:rsid w:val="00903F68"/>
    <w:rPr>
      <w:sz w:val="16"/>
      <w:szCs w:val="16"/>
    </w:rPr>
  </w:style>
  <w:style w:type="paragraph" w:styleId="Kommentartext">
    <w:name w:val="annotation text"/>
    <w:basedOn w:val="Standard"/>
    <w:link w:val="KommentartextZchn"/>
    <w:uiPriority w:val="99"/>
    <w:semiHidden/>
    <w:unhideWhenUsed/>
    <w:rsid w:val="00903F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03F68"/>
    <w:rPr>
      <w:rFonts w:ascii="Gill Alt One MT Light" w:eastAsia="Times New Roman" w:hAnsi="Gill Alt One MT Light" w:cs="Times New Roman"/>
      <w:sz w:val="20"/>
      <w:szCs w:val="20"/>
      <w:lang w:val="en-GB" w:eastAsia="en-GB"/>
    </w:rPr>
  </w:style>
  <w:style w:type="paragraph" w:customStyle="1" w:styleId="Default">
    <w:name w:val="Default"/>
    <w:rsid w:val="00903F68"/>
    <w:pPr>
      <w:autoSpaceDE w:val="0"/>
      <w:autoSpaceDN w:val="0"/>
      <w:adjustRightInd w:val="0"/>
      <w:spacing w:after="0" w:line="240" w:lineRule="auto"/>
    </w:pPr>
    <w:rPr>
      <w:rFonts w:ascii="Gill Sans MT" w:eastAsia="Times New Roman" w:hAnsi="Gill Sans MT" w:cs="Gill Sans MT"/>
      <w:color w:val="000000"/>
      <w:sz w:val="24"/>
      <w:szCs w:val="24"/>
    </w:rPr>
  </w:style>
  <w:style w:type="paragraph" w:styleId="Sprechblasentext">
    <w:name w:val="Balloon Text"/>
    <w:basedOn w:val="Standard"/>
    <w:link w:val="SprechblasentextZchn"/>
    <w:uiPriority w:val="99"/>
    <w:semiHidden/>
    <w:unhideWhenUsed/>
    <w:rsid w:val="00903F6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03F68"/>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2AFA894A.dotm</Template>
  <TotalTime>0</TotalTime>
  <Pages>2</Pages>
  <Words>269</Words>
  <Characters>1544</Characters>
  <Application>Microsoft Office Word</Application>
  <DocSecurity>0</DocSecurity>
  <Lines>28</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Durier</dc:creator>
  <cp:lastModifiedBy>Haderer, Clemens</cp:lastModifiedBy>
  <cp:revision>4</cp:revision>
  <dcterms:created xsi:type="dcterms:W3CDTF">2016-06-30T09:07:00Z</dcterms:created>
  <dcterms:modified xsi:type="dcterms:W3CDTF">2016-06-30T09:13:00Z</dcterms:modified>
</cp:coreProperties>
</file>